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B65345D" w:rsidR="00821178" w:rsidRPr="00BC792F" w:rsidRDefault="005A7035" w:rsidP="003B33A6">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B2790" w:rsidRPr="003B33A6">
        <w:rPr>
          <w:rFonts w:asciiTheme="minorHAnsi" w:hAnsiTheme="minorHAnsi" w:cstheme="minorHAnsi"/>
          <w:sz w:val="20"/>
        </w:rPr>
        <w:t>RE</w:t>
      </w:r>
      <w:r w:rsidR="00474FFF" w:rsidRPr="003B33A6">
        <w:rPr>
          <w:rFonts w:asciiTheme="minorHAnsi" w:hAnsiTheme="minorHAnsi" w:cstheme="minorHAnsi"/>
          <w:sz w:val="20"/>
        </w:rPr>
        <w:t xml:space="preserve"> </w:t>
      </w:r>
      <w:r w:rsidR="003B33A6" w:rsidRPr="003B33A6">
        <w:rPr>
          <w:rFonts w:asciiTheme="minorHAnsi" w:hAnsiTheme="minorHAnsi" w:cstheme="minorHAnsi"/>
          <w:b/>
          <w:sz w:val="20"/>
        </w:rPr>
        <w:t>Łódź</w:t>
      </w:r>
      <w:r w:rsidR="00474FFF" w:rsidRPr="003B33A6">
        <w:rPr>
          <w:rFonts w:asciiTheme="minorHAnsi" w:hAnsiTheme="minorHAnsi" w:cstheme="minorHAnsi"/>
          <w:sz w:val="20"/>
        </w:rPr>
        <w:t xml:space="preserve"> </w:t>
      </w:r>
      <w:r w:rsidR="008B2790" w:rsidRPr="003B33A6">
        <w:rPr>
          <w:rFonts w:asciiTheme="minorHAnsi" w:hAnsiTheme="minorHAnsi" w:cstheme="minorHAnsi"/>
          <w:sz w:val="20"/>
        </w:rPr>
        <w:t xml:space="preserve">dla zadania </w:t>
      </w:r>
      <w:r w:rsidR="00574BD8" w:rsidRPr="003B33A6">
        <w:rPr>
          <w:rFonts w:asciiTheme="minorHAnsi" w:hAnsiTheme="minorHAnsi" w:cstheme="minorHAnsi"/>
          <w:sz w:val="20"/>
        </w:rPr>
        <w:t>pn. </w:t>
      </w:r>
      <w:r w:rsidR="00474FFF" w:rsidRPr="003B33A6">
        <w:rPr>
          <w:rFonts w:asciiTheme="minorHAnsi" w:hAnsiTheme="minorHAnsi" w:cstheme="minorHAnsi"/>
          <w:sz w:val="20"/>
        </w:rPr>
        <w:t>„</w:t>
      </w:r>
      <w:r w:rsidR="003B33A6" w:rsidRPr="003B33A6">
        <w:rPr>
          <w:rFonts w:asciiTheme="minorHAnsi" w:hAnsiTheme="minorHAnsi" w:cstheme="minorHAnsi"/>
          <w:b/>
          <w:sz w:val="20"/>
        </w:rPr>
        <w:t>Przyłączenie do sieci budynku mieszkalnego wielorodzinnego, Łódź, ul. Senatorska 7/9 dz. 63/10</w:t>
      </w:r>
      <w:r w:rsidR="008B2790">
        <w:rPr>
          <w:rFonts w:asciiTheme="minorHAnsi" w:hAnsiTheme="minorHAnsi" w:cstheme="minorHAnsi"/>
          <w:sz w:val="20"/>
        </w:rPr>
        <w:t>” –</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699D856" w:rsidR="00BC792F" w:rsidRPr="00BC792F" w:rsidRDefault="003B33A6" w:rsidP="00A473BE">
      <w:pPr>
        <w:pStyle w:val="Akapitzlist"/>
        <w:spacing w:before="120" w:line="276" w:lineRule="auto"/>
        <w:ind w:left="284"/>
        <w:outlineLvl w:val="0"/>
        <w:rPr>
          <w:rFonts w:ascii="Calibri" w:hAnsi="Calibri" w:cs="Calibri"/>
          <w:b/>
          <w:sz w:val="20"/>
        </w:rPr>
      </w:pPr>
      <w:r w:rsidRPr="003B33A6">
        <w:rPr>
          <w:rFonts w:ascii="Calibri" w:hAnsi="Calibri" w:cs="Calibri"/>
          <w:b/>
          <w:sz w:val="20"/>
        </w:rPr>
        <w:t>7 miesięcy</w:t>
      </w:r>
      <w:r w:rsidR="00474FFF" w:rsidRPr="003B33A6">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 xml:space="preserve">ktowej, </w:t>
      </w:r>
      <w:r w:rsidR="00574BD8">
        <w:rPr>
          <w:rFonts w:asciiTheme="minorHAnsi" w:hAnsiTheme="minorHAnsi" w:cstheme="minorHAnsi"/>
          <w:sz w:val="20"/>
        </w:rPr>
        <w:lastRenderedPageBreak/>
        <w:t>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bookmarkStart w:id="2" w:name="_GoBack"/>
      <w:bookmarkEnd w:id="2"/>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 xml:space="preserve">porozumienia o ustanowienie nieodpłatnej służebności </w:t>
      </w:r>
      <w:proofErr w:type="spellStart"/>
      <w:r w:rsidR="005A20E4" w:rsidRPr="005A20E4">
        <w:rPr>
          <w:rFonts w:asciiTheme="minorHAnsi" w:hAnsiTheme="minorHAnsi" w:cstheme="minorHAnsi"/>
          <w:color w:val="00B0F0"/>
          <w:sz w:val="20"/>
        </w:rPr>
        <w:t>przesyłu</w:t>
      </w:r>
      <w:proofErr w:type="spellEnd"/>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 xml:space="preserve">Wzór porozumienia o ustanowienie odpłatnej służebności </w:t>
      </w:r>
      <w:proofErr w:type="spellStart"/>
      <w:r w:rsidR="005A20E4" w:rsidRPr="005A20E4">
        <w:rPr>
          <w:rFonts w:asciiTheme="minorHAnsi" w:hAnsiTheme="minorHAnsi" w:cstheme="minorHAnsi"/>
          <w:color w:val="00B0F0"/>
          <w:sz w:val="20"/>
        </w:rPr>
        <w:t>przesyłu</w:t>
      </w:r>
      <w:proofErr w:type="spellEnd"/>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AC310B" w:rsidRDefault="00BC792F"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1.8 – Mapka podgl</w:t>
      </w:r>
      <w:r w:rsidR="003A3376" w:rsidRPr="00AC310B">
        <w:rPr>
          <w:rFonts w:asciiTheme="minorHAnsi" w:hAnsiTheme="minorHAnsi" w:cstheme="minorHAnsi"/>
          <w:color w:val="FF0000"/>
          <w:sz w:val="20"/>
        </w:rPr>
        <w:t>ą</w:t>
      </w:r>
      <w:r w:rsidRPr="00AC310B">
        <w:rPr>
          <w:rFonts w:asciiTheme="minorHAnsi" w:hAnsiTheme="minorHAnsi" w:cstheme="minorHAnsi"/>
          <w:color w:val="FF0000"/>
          <w:sz w:val="20"/>
        </w:rPr>
        <w:t>dowa</w:t>
      </w:r>
    </w:p>
    <w:p w14:paraId="57A1A319" w14:textId="41A2D103" w:rsidR="00AC310B" w:rsidRDefault="00AC310B"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1.9 – Warunki przyłączenia</w:t>
      </w:r>
    </w:p>
    <w:p w14:paraId="1E394313" w14:textId="7C4A5EB8" w:rsidR="00F0010F" w:rsidRPr="00AC310B" w:rsidRDefault="00F0010F" w:rsidP="00DA054A">
      <w:pPr>
        <w:rPr>
          <w:rFonts w:asciiTheme="minorHAnsi" w:hAnsiTheme="minorHAnsi" w:cstheme="minorHAnsi"/>
          <w:color w:val="FF0000"/>
          <w:sz w:val="20"/>
        </w:rPr>
      </w:pPr>
      <w:r>
        <w:rPr>
          <w:rFonts w:asciiTheme="minorHAnsi" w:hAnsiTheme="minorHAnsi" w:cstheme="minorHAnsi"/>
          <w:color w:val="FF0000"/>
          <w:sz w:val="20"/>
        </w:rPr>
        <w:t xml:space="preserve">Załącznik nr 1.10 – </w:t>
      </w:r>
      <w:r w:rsidRPr="00F0010F">
        <w:rPr>
          <w:rFonts w:asciiTheme="minorHAnsi" w:hAnsiTheme="minorHAnsi" w:cstheme="minorHAnsi"/>
          <w:color w:val="FF0000"/>
          <w:sz w:val="20"/>
        </w:rPr>
        <w:t>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A3BB2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B33A6">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B33A6">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33A6"/>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1 do SWZ - opis przedmiotu zamówienia.docx</dmsv2BaseFileName>
    <dmsv2BaseDisplayName xmlns="http://schemas.microsoft.com/sharepoint/v3">Załącznik nr 1 cz 1 do SWZ - opis przedmiotu zamówienia</dmsv2BaseDisplayName>
    <dmsv2SWPP2ObjectNumber xmlns="http://schemas.microsoft.com/sharepoint/v3">POST/DYS/OLD/GZ/02401/2025                        </dmsv2SWPP2ObjectNumber>
    <dmsv2SWPP2SumMD5 xmlns="http://schemas.microsoft.com/sharepoint/v3">d288d374d613175fa3172dd3323c7fee</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XD3KHSRJV2AP-496110365-19934</_dlc_DocId>
    <_dlc_DocIdUrl xmlns="a19cb1c7-c5c7-46d4-85ae-d83685407bba">
      <Url>https://swpp2.dms.gkpge.pl/sites/38/_layouts/15/DocIdRedir.aspx?ID=XD3KHSRJV2AP-496110365-19934</Url>
      <Description>XD3KHSRJV2AP-496110365-19934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B6979573-C2C9-457A-85E0-9596B6856F6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4786FE9-F7E2-4079-945D-23F72765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5245</Words>
  <Characters>31471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Patryarcha Piotr [PGE Dystr. O.Łódź]</cp:lastModifiedBy>
  <cp:revision>9</cp:revision>
  <cp:lastPrinted>2021-02-26T13:14:00Z</cp:lastPrinted>
  <dcterms:created xsi:type="dcterms:W3CDTF">2024-12-03T12:37:00Z</dcterms:created>
  <dcterms:modified xsi:type="dcterms:W3CDTF">2025-05-19T05:10:00Z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c751532f-0854-46f2-ad99-db206946b4ec</vt:lpwstr>
  </property>
</Properties>
</file>